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53D339" w14:textId="77777777" w:rsidR="00C17A7E" w:rsidRDefault="00C17A7E" w:rsidP="00C17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14:paraId="0ADB2E3E" w14:textId="01DA56F3" w:rsidR="00C17A7E" w:rsidRPr="00C17A7E" w:rsidRDefault="00C17A7E" w:rsidP="00C17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C17A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договору</w:t>
      </w:r>
      <w:r w:rsidRPr="00C17A7E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 xml:space="preserve"> от «»</w:t>
      </w:r>
      <w:r w:rsidRPr="00C17A7E">
        <w:rPr>
          <w:rFonts w:ascii="Times New Roman" w:hAnsi="Times New Roman" w:cs="Times New Roman"/>
          <w:sz w:val="24"/>
          <w:szCs w:val="24"/>
        </w:rPr>
        <w:t>20</w:t>
      </w:r>
      <w:r w:rsidR="000E3D26">
        <w:rPr>
          <w:rFonts w:ascii="Times New Roman" w:hAnsi="Times New Roman" w:cs="Times New Roman"/>
          <w:sz w:val="24"/>
          <w:szCs w:val="24"/>
        </w:rPr>
        <w:t>2</w:t>
      </w:r>
      <w:r w:rsidR="00587FAD">
        <w:rPr>
          <w:rFonts w:ascii="Times New Roman" w:hAnsi="Times New Roman" w:cs="Times New Roman"/>
          <w:sz w:val="24"/>
          <w:szCs w:val="24"/>
        </w:rPr>
        <w:t>4</w:t>
      </w:r>
      <w:r w:rsidRPr="00C17A7E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589AFA8" w14:textId="77777777" w:rsidR="00C17A7E" w:rsidRPr="00C17A7E" w:rsidRDefault="00C17A7E" w:rsidP="00C17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247D2C" w14:textId="77777777" w:rsidR="00C17A7E" w:rsidRPr="00C17A7E" w:rsidRDefault="00C17A7E" w:rsidP="00C17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E2E337" w14:textId="77777777" w:rsidR="00C17A7E" w:rsidRPr="00C17A7E" w:rsidRDefault="00C17A7E" w:rsidP="00C17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3393D6" w14:textId="77777777" w:rsidR="00C17A7E" w:rsidRPr="00C17A7E" w:rsidRDefault="00C17A7E" w:rsidP="00C17A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7A7E">
        <w:rPr>
          <w:rFonts w:ascii="Times New Roman" w:hAnsi="Times New Roman" w:cs="Times New Roman"/>
          <w:b/>
          <w:sz w:val="24"/>
          <w:szCs w:val="24"/>
        </w:rPr>
        <w:t>Стоимость услуг по сервисному обслуживанию техники</w:t>
      </w:r>
    </w:p>
    <w:p w14:paraId="1CBB774C" w14:textId="77777777" w:rsidR="00C17A7E" w:rsidRPr="00C17A7E" w:rsidRDefault="00C17A7E" w:rsidP="00C17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DC7081" w14:textId="77777777" w:rsidR="00C17A7E" w:rsidRDefault="00C17A7E" w:rsidP="00C17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A7E">
        <w:rPr>
          <w:rFonts w:ascii="Times New Roman" w:hAnsi="Times New Roman" w:cs="Times New Roman"/>
          <w:sz w:val="24"/>
          <w:szCs w:val="24"/>
        </w:rPr>
        <w:t>1. Бесплатные услуги, оказываемые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7A7E">
        <w:rPr>
          <w:rFonts w:ascii="Times New Roman" w:hAnsi="Times New Roman" w:cs="Times New Roman"/>
          <w:sz w:val="24"/>
          <w:szCs w:val="24"/>
        </w:rPr>
        <w:t>Исполнителем: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7A7E">
        <w:rPr>
          <w:rFonts w:ascii="Times New Roman" w:hAnsi="Times New Roman" w:cs="Times New Roman"/>
          <w:sz w:val="24"/>
          <w:szCs w:val="24"/>
        </w:rPr>
        <w:t>консультационная поддержка специалистов Заказчика по вопросам эксплуатации оборудования, выдача рекомендаций по особенностям эксплуатации гарантийного оборудования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D4F328" w14:textId="77777777" w:rsidR="000538F7" w:rsidRPr="00C17A7E" w:rsidRDefault="000538F7" w:rsidP="00C17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812DC3" w14:textId="77777777" w:rsidR="00C17A7E" w:rsidRPr="00C17A7E" w:rsidRDefault="00C17A7E" w:rsidP="00C17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17A7E">
        <w:rPr>
          <w:rFonts w:ascii="Times New Roman" w:hAnsi="Times New Roman" w:cs="Times New Roman"/>
          <w:sz w:val="24"/>
          <w:szCs w:val="24"/>
        </w:rPr>
        <w:t>.</w:t>
      </w:r>
      <w:r w:rsidRPr="00C17A7E">
        <w:rPr>
          <w:rFonts w:ascii="Times New Roman" w:hAnsi="Times New Roman" w:cs="Times New Roman"/>
          <w:sz w:val="24"/>
          <w:szCs w:val="24"/>
        </w:rPr>
        <w:tab/>
        <w:t>Расценки на проведение работ</w:t>
      </w:r>
      <w:r w:rsidRPr="00487E4C">
        <w:rPr>
          <w:rFonts w:ascii="Times New Roman" w:hAnsi="Times New Roman" w:cs="Times New Roman"/>
          <w:sz w:val="24"/>
          <w:szCs w:val="24"/>
        </w:rPr>
        <w:t>:</w:t>
      </w:r>
    </w:p>
    <w:p w14:paraId="3BC5385B" w14:textId="5BC2D605" w:rsidR="00C17A7E" w:rsidRPr="00C17A7E" w:rsidRDefault="00C17A7E" w:rsidP="00C17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A7E">
        <w:rPr>
          <w:rFonts w:ascii="Times New Roman" w:hAnsi="Times New Roman" w:cs="Times New Roman"/>
          <w:sz w:val="24"/>
          <w:szCs w:val="24"/>
        </w:rPr>
        <w:t>Стоимость одного нормо-часа работы сервисного персонала Исполнителя при проведении технического обслуживания</w:t>
      </w:r>
      <w:r w:rsidR="001B1DCB">
        <w:rPr>
          <w:rFonts w:ascii="Times New Roman" w:hAnsi="Times New Roman" w:cs="Times New Roman"/>
          <w:sz w:val="24"/>
          <w:szCs w:val="24"/>
        </w:rPr>
        <w:t>,</w:t>
      </w:r>
      <w:r w:rsidR="00033F67" w:rsidRPr="00033F67">
        <w:rPr>
          <w:rFonts w:ascii="Times New Roman" w:hAnsi="Times New Roman" w:cs="Times New Roman"/>
          <w:sz w:val="24"/>
          <w:szCs w:val="24"/>
        </w:rPr>
        <w:t xml:space="preserve"> </w:t>
      </w:r>
      <w:r w:rsidR="001B1DCB">
        <w:rPr>
          <w:rFonts w:ascii="Times New Roman" w:hAnsi="Times New Roman" w:cs="Times New Roman"/>
          <w:sz w:val="24"/>
          <w:szCs w:val="24"/>
        </w:rPr>
        <w:t xml:space="preserve">планового ремонта, аварийного (внепланового) ремонта </w:t>
      </w:r>
      <w:proofErr w:type="gramStart"/>
      <w:r w:rsidR="00410ED2">
        <w:rPr>
          <w:rFonts w:ascii="Times New Roman" w:hAnsi="Times New Roman" w:cs="Times New Roman"/>
          <w:sz w:val="24"/>
          <w:szCs w:val="24"/>
        </w:rPr>
        <w:t>–</w:t>
      </w:r>
      <w:r w:rsidRPr="00C17A7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17A7E">
        <w:rPr>
          <w:rFonts w:ascii="Times New Roman" w:hAnsi="Times New Roman" w:cs="Times New Roman"/>
          <w:sz w:val="24"/>
          <w:szCs w:val="24"/>
        </w:rPr>
        <w:t>ублей (с учетом НДС).</w:t>
      </w:r>
      <w:r w:rsidR="00AE5349">
        <w:rPr>
          <w:rFonts w:ascii="Times New Roman" w:hAnsi="Times New Roman" w:cs="Times New Roman"/>
          <w:sz w:val="24"/>
          <w:szCs w:val="24"/>
        </w:rPr>
        <w:t xml:space="preserve"> </w:t>
      </w:r>
      <w:r w:rsidR="00512415">
        <w:rPr>
          <w:rFonts w:ascii="Times New Roman" w:hAnsi="Times New Roman" w:cs="Times New Roman"/>
          <w:sz w:val="24"/>
          <w:szCs w:val="24"/>
        </w:rPr>
        <w:t>____________</w:t>
      </w:r>
      <w:r w:rsidR="00AE5349">
        <w:rPr>
          <w:rFonts w:ascii="Times New Roman" w:hAnsi="Times New Roman" w:cs="Times New Roman"/>
          <w:sz w:val="24"/>
          <w:szCs w:val="24"/>
        </w:rPr>
        <w:t>. (</w:t>
      </w:r>
      <w:r w:rsidR="00512415">
        <w:rPr>
          <w:rFonts w:ascii="Times New Roman" w:hAnsi="Times New Roman" w:cs="Times New Roman"/>
          <w:sz w:val="24"/>
          <w:szCs w:val="24"/>
        </w:rPr>
        <w:t>_________________</w:t>
      </w:r>
      <w:r w:rsidR="00AE5349">
        <w:rPr>
          <w:rFonts w:ascii="Times New Roman" w:hAnsi="Times New Roman" w:cs="Times New Roman"/>
          <w:sz w:val="24"/>
          <w:szCs w:val="24"/>
        </w:rPr>
        <w:t xml:space="preserve">.)   </w:t>
      </w:r>
    </w:p>
    <w:p w14:paraId="180FBC79" w14:textId="77777777" w:rsidR="00C17A7E" w:rsidRDefault="00C17A7E" w:rsidP="00C17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A7E">
        <w:rPr>
          <w:rFonts w:ascii="Times New Roman" w:hAnsi="Times New Roman" w:cs="Times New Roman"/>
          <w:sz w:val="24"/>
          <w:szCs w:val="24"/>
        </w:rPr>
        <w:t>Примечание: за нормо-час принимается время, необходимое для проведения работ согласно регламенту по техническому обслуживанию и капитальному ремонту.</w:t>
      </w:r>
    </w:p>
    <w:p w14:paraId="2EBE3763" w14:textId="77777777" w:rsidR="000538F7" w:rsidRPr="00C17A7E" w:rsidDel="000538F7" w:rsidRDefault="000538F7" w:rsidP="00C17A7E">
      <w:pPr>
        <w:spacing w:after="0" w:line="240" w:lineRule="auto"/>
        <w:rPr>
          <w:del w:id="0" w:author="Кременский Денис Юрьевич" w:date="2023-08-16T14:06:00Z"/>
          <w:rFonts w:ascii="Times New Roman" w:hAnsi="Times New Roman" w:cs="Times New Roman"/>
          <w:sz w:val="24"/>
          <w:szCs w:val="24"/>
        </w:rPr>
      </w:pPr>
    </w:p>
    <w:p w14:paraId="525FAB1A" w14:textId="77777777" w:rsidR="00487E4C" w:rsidRPr="00487E4C" w:rsidRDefault="00487E4C" w:rsidP="00C17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33F1FE" w14:textId="77777777" w:rsidR="00C17A7E" w:rsidRPr="00C17A7E" w:rsidRDefault="00C17A7E" w:rsidP="00487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A7E">
        <w:rPr>
          <w:rFonts w:ascii="Times New Roman" w:hAnsi="Times New Roman" w:cs="Times New Roman"/>
          <w:sz w:val="24"/>
          <w:szCs w:val="24"/>
        </w:rPr>
        <w:t xml:space="preserve">Примечание: за </w:t>
      </w:r>
      <w:r w:rsidR="00487E4C">
        <w:rPr>
          <w:rFonts w:ascii="Times New Roman" w:hAnsi="Times New Roman" w:cs="Times New Roman"/>
          <w:sz w:val="24"/>
          <w:szCs w:val="24"/>
        </w:rPr>
        <w:t>нормо</w:t>
      </w:r>
      <w:r w:rsidRPr="00C17A7E">
        <w:rPr>
          <w:rFonts w:ascii="Times New Roman" w:hAnsi="Times New Roman" w:cs="Times New Roman"/>
          <w:sz w:val="24"/>
          <w:szCs w:val="24"/>
        </w:rPr>
        <w:t>-час принимается время, фактически затраченное сервисным персоналом Исполнителя для выполнения задания.</w:t>
      </w:r>
    </w:p>
    <w:p w14:paraId="52D7662E" w14:textId="77777777" w:rsidR="00487E4C" w:rsidRDefault="00487E4C" w:rsidP="00C17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77C270" w14:textId="744E99CF" w:rsidR="00C17A7E" w:rsidRDefault="00C17A7E" w:rsidP="00C17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A7E">
        <w:rPr>
          <w:rFonts w:ascii="Times New Roman" w:hAnsi="Times New Roman" w:cs="Times New Roman"/>
          <w:sz w:val="24"/>
          <w:szCs w:val="24"/>
        </w:rPr>
        <w:t>Стоимость эксплуатации сервисного автомобиля - рублей (с учетом НДС) за 1 км пробега</w:t>
      </w:r>
      <w:r w:rsidR="00AE5349">
        <w:rPr>
          <w:rFonts w:ascii="Times New Roman" w:hAnsi="Times New Roman" w:cs="Times New Roman"/>
          <w:sz w:val="24"/>
          <w:szCs w:val="24"/>
        </w:rPr>
        <w:t xml:space="preserve"> </w:t>
      </w:r>
      <w:r w:rsidR="00512415">
        <w:rPr>
          <w:rFonts w:ascii="Times New Roman" w:hAnsi="Times New Roman" w:cs="Times New Roman"/>
          <w:sz w:val="24"/>
          <w:szCs w:val="24"/>
        </w:rPr>
        <w:t>_________</w:t>
      </w:r>
      <w:r w:rsidR="00AE5349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Start"/>
      <w:r w:rsidR="00AE5349">
        <w:rPr>
          <w:rFonts w:ascii="Times New Roman" w:hAnsi="Times New Roman" w:cs="Times New Roman"/>
          <w:sz w:val="24"/>
          <w:szCs w:val="24"/>
        </w:rPr>
        <w:t>. (</w:t>
      </w:r>
      <w:r w:rsidR="00512415">
        <w:rPr>
          <w:rFonts w:ascii="Times New Roman" w:hAnsi="Times New Roman" w:cs="Times New Roman"/>
          <w:sz w:val="24"/>
          <w:szCs w:val="24"/>
        </w:rPr>
        <w:t>____________</w:t>
      </w:r>
      <w:r w:rsidR="00AE5349">
        <w:rPr>
          <w:rFonts w:ascii="Times New Roman" w:hAnsi="Times New Roman" w:cs="Times New Roman"/>
          <w:sz w:val="24"/>
          <w:szCs w:val="24"/>
        </w:rPr>
        <w:t>.)</w:t>
      </w:r>
      <w:proofErr w:type="gramEnd"/>
    </w:p>
    <w:p w14:paraId="2F3AEE63" w14:textId="3EB092E8" w:rsidR="00AE5349" w:rsidRDefault="00AE5349" w:rsidP="00C17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одного км пробега грузового автомобиля при транспортировке неисправных агрегатов до места ремонта и обратно составляет с учетом НДС </w:t>
      </w:r>
      <w:r w:rsidR="00512415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 р. (</w:t>
      </w:r>
      <w:r w:rsidR="00512415">
        <w:rPr>
          <w:rFonts w:ascii="Times New Roman" w:hAnsi="Times New Roman" w:cs="Times New Roman"/>
          <w:sz w:val="24"/>
          <w:szCs w:val="24"/>
        </w:rPr>
        <w:t>_________________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096B005B" w14:textId="77777777" w:rsidR="00487E4C" w:rsidRDefault="00487E4C" w:rsidP="00487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F96957" w14:textId="77777777" w:rsidR="00487E4C" w:rsidRDefault="00487E4C" w:rsidP="00487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E4C">
        <w:rPr>
          <w:rFonts w:ascii="Times New Roman" w:hAnsi="Times New Roman" w:cs="Times New Roman"/>
          <w:sz w:val="24"/>
          <w:szCs w:val="24"/>
        </w:rPr>
        <w:t>Расценки на проведение работ не подлежат изменению до года.</w:t>
      </w:r>
    </w:p>
    <w:p w14:paraId="434B16FB" w14:textId="77777777" w:rsidR="00487E4C" w:rsidRDefault="00487E4C" w:rsidP="00487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BD75FF" w14:textId="77777777" w:rsidR="00487E4C" w:rsidRDefault="00487E4C" w:rsidP="00487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64972C" w14:textId="77777777" w:rsidR="00487E4C" w:rsidRPr="00487E4C" w:rsidRDefault="00487E4C" w:rsidP="00487E4C">
      <w:pPr>
        <w:tabs>
          <w:tab w:val="left" w:pos="56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Pr="001B1DCB">
        <w:rPr>
          <w:rFonts w:ascii="Times New Roman" w:hAnsi="Times New Roman" w:cs="Times New Roman"/>
          <w:sz w:val="24"/>
          <w:szCs w:val="24"/>
        </w:rPr>
        <w:t>:</w:t>
      </w:r>
      <w:r w:rsidRPr="001B1DC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1B1DCB">
        <w:rPr>
          <w:rFonts w:ascii="Times New Roman" w:hAnsi="Times New Roman" w:cs="Times New Roman"/>
          <w:sz w:val="24"/>
          <w:szCs w:val="24"/>
        </w:rPr>
        <w:t>:</w:t>
      </w:r>
    </w:p>
    <w:p w14:paraId="13083D2B" w14:textId="77777777" w:rsidR="00487E4C" w:rsidRDefault="00487E4C" w:rsidP="00487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1F475B" w14:textId="0F593B83" w:rsidR="00487E4C" w:rsidRDefault="00487E4C" w:rsidP="00487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E5349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512415">
        <w:rPr>
          <w:rFonts w:ascii="Times New Roman" w:hAnsi="Times New Roman" w:cs="Times New Roman"/>
          <w:sz w:val="24"/>
          <w:szCs w:val="24"/>
        </w:rPr>
        <w:t xml:space="preserve">В.В. Сидоров. </w:t>
      </w:r>
    </w:p>
    <w:p w14:paraId="51013264" w14:textId="77777777" w:rsidR="00487E4C" w:rsidRDefault="00487E4C" w:rsidP="00487E4C">
      <w:pPr>
        <w:rPr>
          <w:rFonts w:ascii="Times New Roman" w:hAnsi="Times New Roman" w:cs="Times New Roman"/>
          <w:sz w:val="24"/>
          <w:szCs w:val="24"/>
        </w:rPr>
      </w:pPr>
    </w:p>
    <w:p w14:paraId="35F71958" w14:textId="77777777" w:rsidR="00487E4C" w:rsidRPr="00487E4C" w:rsidRDefault="00487E4C" w:rsidP="00487E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М.П.</w:t>
      </w:r>
    </w:p>
    <w:sectPr w:rsidR="00487E4C" w:rsidRPr="00487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Кременский Денис Юрьевич">
    <w15:presenceInfo w15:providerId="AD" w15:userId="S-1-5-21-57140914-1822190166-772571362-291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E35"/>
    <w:rsid w:val="00033F67"/>
    <w:rsid w:val="000538F7"/>
    <w:rsid w:val="000E3D26"/>
    <w:rsid w:val="001B1DCB"/>
    <w:rsid w:val="00410ED2"/>
    <w:rsid w:val="00487E4C"/>
    <w:rsid w:val="00512415"/>
    <w:rsid w:val="00587FAD"/>
    <w:rsid w:val="00731DFE"/>
    <w:rsid w:val="00AE5349"/>
    <w:rsid w:val="00C17A7E"/>
    <w:rsid w:val="00C34256"/>
    <w:rsid w:val="00C50805"/>
    <w:rsid w:val="00D44E35"/>
    <w:rsid w:val="00F3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36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F32EE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538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F32EE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53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Мадьяров Сергей Анатольевич</dc:creator>
  <cp:lastModifiedBy>Кременский Денис Юрьевич</cp:lastModifiedBy>
  <cp:revision>10</cp:revision>
  <dcterms:created xsi:type="dcterms:W3CDTF">2023-06-21T07:30:00Z</dcterms:created>
  <dcterms:modified xsi:type="dcterms:W3CDTF">2024-12-04T03:35:00Z</dcterms:modified>
</cp:coreProperties>
</file>